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rsidR="00727FFB" w:rsidRDefault="00727FFB" w:rsidP="000C1BA4">
      <w:pPr>
        <w:rPr>
          <w:rFonts w:asciiTheme="minorHAnsi" w:hAnsiTheme="minorHAnsi" w:cstheme="minorHAnsi"/>
        </w:rPr>
      </w:pPr>
    </w:p>
    <w:p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9"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rsidR="000C1BA4" w:rsidRPr="00981026" w:rsidRDefault="000C1BA4" w:rsidP="000C1BA4">
      <w:pPr>
        <w:rPr>
          <w:rFonts w:asciiTheme="minorHAnsi" w:hAnsiTheme="minorHAnsi" w:cstheme="minorHAnsi"/>
          <w:sz w:val="18"/>
        </w:rPr>
      </w:pPr>
    </w:p>
    <w:p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rsidR="000C1BA4" w:rsidRPr="00981026" w:rsidRDefault="000C1BA4" w:rsidP="000C1BA4">
      <w:pPr>
        <w:rPr>
          <w:rFonts w:asciiTheme="minorHAnsi" w:hAnsiTheme="minorHAnsi" w:cstheme="minorHAnsi"/>
          <w:sz w:val="18"/>
        </w:rPr>
      </w:pPr>
    </w:p>
    <w:p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rsidTr="00214CAD">
        <w:tc>
          <w:tcPr>
            <w:tcW w:w="9360" w:type="dxa"/>
          </w:tcPr>
          <w:p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0"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rsidR="000C1BA4" w:rsidRPr="00981026" w:rsidRDefault="000C1BA4" w:rsidP="000C1BA4">
      <w:pPr>
        <w:rPr>
          <w:rFonts w:asciiTheme="minorHAnsi" w:hAnsiTheme="minorHAnsi" w:cstheme="minorHAnsi"/>
          <w:b/>
        </w:rPr>
      </w:pPr>
    </w:p>
    <w:p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rsidR="000C1BA4" w:rsidRPr="00981026" w:rsidRDefault="000C1BA4" w:rsidP="000C1BA4">
      <w:pPr>
        <w:rPr>
          <w:rFonts w:asciiTheme="minorHAnsi" w:hAnsiTheme="minorHAnsi" w:cstheme="minorHAnsi"/>
          <w:sz w:val="18"/>
        </w:rPr>
      </w:pPr>
    </w:p>
    <w:p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rsidR="0089525E" w:rsidRPr="00981026" w:rsidRDefault="0089525E" w:rsidP="000C1BA4">
      <w:pPr>
        <w:rPr>
          <w:rFonts w:asciiTheme="minorHAnsi" w:hAnsiTheme="minorHAnsi" w:cstheme="minorHAnsi"/>
        </w:rPr>
      </w:pPr>
    </w:p>
    <w:p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rsidR="000C1BA4" w:rsidRPr="00981026" w:rsidRDefault="000C1BA4" w:rsidP="000C1BA4">
      <w:pPr>
        <w:rPr>
          <w:rFonts w:asciiTheme="minorHAnsi" w:hAnsiTheme="minorHAnsi" w:cstheme="minorHAnsi"/>
          <w:sz w:val="18"/>
        </w:rPr>
      </w:pPr>
    </w:p>
    <w:p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rsidTr="00723572">
        <w:tc>
          <w:tcPr>
            <w:tcW w:w="10800" w:type="dxa"/>
            <w:tcBorders>
              <w:bottom w:val="single" w:sz="4" w:space="0" w:color="auto"/>
            </w:tcBorders>
          </w:tcPr>
          <w:p w:rsidR="00F8254E"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F8254E">
              <w:rPr>
                <w:rFonts w:asciiTheme="minorHAnsi" w:hAnsiTheme="minorHAnsi" w:cstheme="minorHAnsi"/>
                <w:b/>
                <w:sz w:val="22"/>
              </w:rPr>
              <w:t>2</w:t>
            </w:r>
            <w:r w:rsidR="00DE2A9D">
              <w:rPr>
                <w:rFonts w:asciiTheme="minorHAnsi" w:hAnsiTheme="minorHAnsi" w:cstheme="minorHAnsi"/>
                <w:b/>
                <w:sz w:val="22"/>
              </w:rPr>
              <w:t>3-74</w:t>
            </w:r>
            <w:r w:rsidR="00E32BAE">
              <w:rPr>
                <w:rFonts w:asciiTheme="minorHAnsi" w:hAnsiTheme="minorHAnsi" w:cstheme="minorHAnsi"/>
                <w:b/>
                <w:sz w:val="22"/>
              </w:rPr>
              <w:t>828</w:t>
            </w:r>
          </w:p>
        </w:tc>
      </w:tr>
      <w:tr w:rsidR="00120B5D" w:rsidRPr="00981026" w:rsidTr="00723572">
        <w:tc>
          <w:tcPr>
            <w:tcW w:w="10800" w:type="dxa"/>
            <w:tcBorders>
              <w:top w:val="single" w:sz="4" w:space="0" w:color="auto"/>
            </w:tcBorders>
          </w:tcPr>
          <w:p w:rsidR="00120B5D" w:rsidRPr="00981026" w:rsidRDefault="00120B5D" w:rsidP="00120B5D">
            <w:pPr>
              <w:rPr>
                <w:rFonts w:asciiTheme="minorHAnsi" w:hAnsiTheme="minorHAnsi" w:cstheme="minorHAnsi"/>
                <w:b/>
                <w:sz w:val="22"/>
              </w:rPr>
            </w:pPr>
          </w:p>
        </w:tc>
      </w:tr>
      <w:tr w:rsidR="00120B5D" w:rsidRPr="00981026" w:rsidTr="00723572">
        <w:tc>
          <w:tcPr>
            <w:tcW w:w="10800" w:type="dxa"/>
            <w:tcBorders>
              <w:bottom w:val="single" w:sz="4" w:space="0" w:color="auto"/>
            </w:tcBorders>
          </w:tcPr>
          <w:p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E13909">
              <w:rPr>
                <w:rFonts w:asciiTheme="minorHAnsi" w:hAnsiTheme="minorHAnsi" w:cstheme="minorHAnsi"/>
                <w:b/>
                <w:sz w:val="22"/>
              </w:rPr>
              <w:t xml:space="preserve"> </w:t>
            </w:r>
            <w:r w:rsidR="007F663D">
              <w:rPr>
                <w:rFonts w:asciiTheme="minorHAnsi" w:hAnsiTheme="minorHAnsi" w:cstheme="minorHAnsi"/>
                <w:b/>
                <w:sz w:val="22"/>
              </w:rPr>
              <w:t xml:space="preserve"> $288,509</w:t>
            </w:r>
          </w:p>
        </w:tc>
      </w:tr>
    </w:tbl>
    <w:p w:rsidR="00120B5D" w:rsidRPr="00E13909" w:rsidRDefault="00E13909" w:rsidP="00612754">
      <w:pPr>
        <w:ind w:right="720"/>
        <w:rPr>
          <w:rFonts w:asciiTheme="minorHAnsi" w:hAnsiTheme="minorHAnsi" w:cstheme="minorHAnsi"/>
          <w:sz w:val="22"/>
        </w:rPr>
      </w:pPr>
      <w:r>
        <w:rPr>
          <w:rFonts w:asciiTheme="minorHAnsi" w:hAnsiTheme="minorHAnsi" w:cstheme="minorHAnsi"/>
          <w:sz w:val="22"/>
        </w:rPr>
        <w:t>**</w:t>
      </w:r>
      <w:r w:rsidRPr="00E13909">
        <w:rPr>
          <w:rFonts w:asciiTheme="minorHAnsi" w:hAnsiTheme="minorHAnsi" w:cstheme="minorHAnsi"/>
          <w:b/>
          <w:bCs/>
          <w:color w:val="FF0000"/>
          <w:sz w:val="22"/>
        </w:rPr>
        <w:t>NOTE:  DDC will not be utilizing the services of Indiana MBE/WBE firms</w:t>
      </w:r>
      <w:r>
        <w:rPr>
          <w:rFonts w:asciiTheme="minorHAnsi" w:hAnsiTheme="minorHAnsi" w:cstheme="minorHAnsi"/>
          <w:b/>
          <w:bCs/>
          <w:color w:val="FF0000"/>
          <w:sz w:val="22"/>
        </w:rPr>
        <w:t xml:space="preserve"> (See page 4 for </w:t>
      </w:r>
      <w:r w:rsidR="00612754">
        <w:rPr>
          <w:rFonts w:asciiTheme="minorHAnsi" w:hAnsiTheme="minorHAnsi" w:cstheme="minorHAnsi"/>
          <w:b/>
          <w:bCs/>
          <w:color w:val="FF0000"/>
          <w:sz w:val="22"/>
        </w:rPr>
        <w:t xml:space="preserve">additional </w:t>
      </w:r>
      <w:r w:rsidR="008C2C4A">
        <w:rPr>
          <w:rFonts w:asciiTheme="minorHAnsi" w:hAnsiTheme="minorHAnsi" w:cstheme="minorHAnsi"/>
          <w:b/>
          <w:bCs/>
          <w:color w:val="FF0000"/>
          <w:sz w:val="22"/>
        </w:rPr>
        <w:t>information /</w:t>
      </w:r>
      <w:r>
        <w:rPr>
          <w:rFonts w:asciiTheme="minorHAnsi" w:hAnsiTheme="minorHAnsi" w:cstheme="minorHAnsi"/>
          <w:b/>
          <w:bCs/>
          <w:color w:val="FF0000"/>
          <w:sz w:val="22"/>
        </w:rPr>
        <w:t>explanation)</w:t>
      </w:r>
      <w:r>
        <w:rPr>
          <w:rFonts w:asciiTheme="minorHAnsi" w:hAnsiTheme="minorHAnsi" w:cstheme="minorHAnsi"/>
          <w:sz w:val="22"/>
        </w:rPr>
        <w:t>**</w:t>
      </w:r>
      <w:bookmarkStart w:id="6" w:name="_GoBack"/>
      <w:bookmarkEnd w:id="6"/>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2F493F" w:rsidRPr="00981026" w:rsidTr="00F75B67">
        <w:tc>
          <w:tcPr>
            <w:tcW w:w="5160" w:type="dxa"/>
          </w:tcPr>
          <w:p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rsidR="002F493F" w:rsidRPr="00981026" w:rsidRDefault="002F493F" w:rsidP="00FB30ED">
            <w:pPr>
              <w:rPr>
                <w:rFonts w:asciiTheme="minorHAnsi" w:hAnsiTheme="minorHAnsi" w:cstheme="minorHAnsi"/>
                <w:b/>
                <w:sz w:val="22"/>
              </w:rPr>
            </w:pPr>
          </w:p>
        </w:tc>
        <w:tc>
          <w:tcPr>
            <w:tcW w:w="5388" w:type="dxa"/>
            <w:gridSpan w:val="2"/>
          </w:tcPr>
          <w:p w:rsidR="002F493F" w:rsidRPr="00981026" w:rsidRDefault="002F493F" w:rsidP="00FB30ED">
            <w:pPr>
              <w:rPr>
                <w:rFonts w:asciiTheme="minorHAnsi" w:hAnsiTheme="minorHAnsi" w:cstheme="minorHAnsi"/>
                <w:b/>
                <w:sz w:val="22"/>
              </w:rPr>
            </w:pPr>
          </w:p>
        </w:tc>
      </w:tr>
      <w:tr w:rsidR="00AD6963" w:rsidRPr="00981026" w:rsidTr="00F75B67">
        <w:tc>
          <w:tcPr>
            <w:tcW w:w="5160" w:type="dxa"/>
            <w:vMerge w:val="restart"/>
          </w:tcPr>
          <w:p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00AD6963" w:rsidRPr="00981026" w:rsidRDefault="00AD6963" w:rsidP="00FB30ED">
            <w:pPr>
              <w:rPr>
                <w:rFonts w:asciiTheme="minorHAnsi" w:hAnsiTheme="minorHAnsi" w:cstheme="minorHAnsi"/>
                <w:b/>
                <w:sz w:val="22"/>
              </w:rPr>
            </w:pPr>
          </w:p>
        </w:tc>
        <w:tc>
          <w:tcPr>
            <w:tcW w:w="5388" w:type="dxa"/>
            <w:gridSpan w:val="2"/>
            <w:vMerge w:val="restart"/>
          </w:tcPr>
          <w:p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rsidTr="00F75B67">
        <w:tc>
          <w:tcPr>
            <w:tcW w:w="5160" w:type="dxa"/>
            <w:vMerge/>
          </w:tcPr>
          <w:p w:rsidR="00AD6963" w:rsidRPr="00981026" w:rsidRDefault="00AD6963" w:rsidP="00FB30ED">
            <w:pPr>
              <w:rPr>
                <w:rFonts w:asciiTheme="minorHAnsi" w:hAnsiTheme="minorHAnsi" w:cstheme="minorHAnsi"/>
                <w:b/>
                <w:sz w:val="22"/>
              </w:rPr>
            </w:pPr>
          </w:p>
        </w:tc>
        <w:tc>
          <w:tcPr>
            <w:tcW w:w="360" w:type="dxa"/>
            <w:tcBorders>
              <w:top w:val="nil"/>
              <w:bottom w:val="nil"/>
            </w:tcBorders>
          </w:tcPr>
          <w:p w:rsidR="00AD6963" w:rsidRPr="00981026" w:rsidRDefault="00AD6963" w:rsidP="00FB30ED">
            <w:pPr>
              <w:rPr>
                <w:rFonts w:asciiTheme="minorHAnsi" w:hAnsiTheme="minorHAnsi" w:cstheme="minorHAnsi"/>
                <w:b/>
                <w:sz w:val="22"/>
              </w:rPr>
            </w:pPr>
          </w:p>
        </w:tc>
        <w:tc>
          <w:tcPr>
            <w:tcW w:w="5388" w:type="dxa"/>
            <w:gridSpan w:val="2"/>
            <w:vMerge/>
          </w:tcPr>
          <w:p w:rsidR="00AD6963" w:rsidRPr="00981026" w:rsidRDefault="00AD6963" w:rsidP="00FB30ED">
            <w:pPr>
              <w:rPr>
                <w:rFonts w:asciiTheme="minorHAnsi" w:hAnsiTheme="minorHAnsi" w:cstheme="minorHAnsi"/>
                <w:b/>
                <w:sz w:val="22"/>
              </w:rPr>
            </w:pPr>
          </w:p>
        </w:tc>
      </w:tr>
      <w:tr w:rsidR="00AD6963" w:rsidRPr="00981026" w:rsidTr="00F75B67">
        <w:tc>
          <w:tcPr>
            <w:tcW w:w="5160" w:type="dxa"/>
            <w:vMerge w:val="restart"/>
            <w:shd w:val="clear" w:color="auto" w:fill="auto"/>
          </w:tcPr>
          <w:p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00AD6963" w:rsidRPr="00981026" w:rsidRDefault="00AD6963" w:rsidP="00FB30ED">
            <w:pPr>
              <w:rPr>
                <w:rFonts w:asciiTheme="minorHAnsi" w:hAnsiTheme="minorHAnsi" w:cstheme="minorHAnsi"/>
                <w:b/>
                <w:sz w:val="22"/>
              </w:rPr>
            </w:pPr>
          </w:p>
        </w:tc>
        <w:tc>
          <w:tcPr>
            <w:tcW w:w="5388" w:type="dxa"/>
            <w:gridSpan w:val="2"/>
            <w:vMerge w:val="restart"/>
          </w:tcPr>
          <w:p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rsidTr="00F75B67">
        <w:tc>
          <w:tcPr>
            <w:tcW w:w="5160" w:type="dxa"/>
            <w:vMerge/>
            <w:shd w:val="clear" w:color="auto" w:fill="auto"/>
          </w:tcPr>
          <w:p w:rsidR="00AD6963" w:rsidRPr="00981026" w:rsidRDefault="00AD6963" w:rsidP="00FB30ED">
            <w:pPr>
              <w:rPr>
                <w:rFonts w:asciiTheme="minorHAnsi" w:hAnsiTheme="minorHAnsi" w:cstheme="minorHAnsi"/>
                <w:b/>
                <w:sz w:val="22"/>
              </w:rPr>
            </w:pPr>
          </w:p>
        </w:tc>
        <w:tc>
          <w:tcPr>
            <w:tcW w:w="360" w:type="dxa"/>
            <w:tcBorders>
              <w:top w:val="nil"/>
              <w:bottom w:val="nil"/>
            </w:tcBorders>
          </w:tcPr>
          <w:p w:rsidR="00AD6963" w:rsidRPr="00981026" w:rsidRDefault="00AD6963" w:rsidP="00FB30ED">
            <w:pPr>
              <w:rPr>
                <w:rFonts w:asciiTheme="minorHAnsi" w:hAnsiTheme="minorHAnsi" w:cstheme="minorHAnsi"/>
                <w:b/>
                <w:sz w:val="22"/>
              </w:rPr>
            </w:pPr>
          </w:p>
        </w:tc>
        <w:tc>
          <w:tcPr>
            <w:tcW w:w="5388" w:type="dxa"/>
            <w:gridSpan w:val="2"/>
            <w:vMerge/>
          </w:tcPr>
          <w:p w:rsidR="00AD6963" w:rsidRPr="00981026" w:rsidRDefault="00AD6963" w:rsidP="00FB30ED">
            <w:pPr>
              <w:rPr>
                <w:rFonts w:asciiTheme="minorHAnsi" w:hAnsiTheme="minorHAnsi" w:cstheme="minorHAnsi"/>
                <w:b/>
                <w:sz w:val="22"/>
              </w:rPr>
            </w:pPr>
          </w:p>
        </w:tc>
      </w:tr>
      <w:tr w:rsidR="00AB1FB2" w:rsidRPr="00981026" w:rsidTr="00F75B67">
        <w:tc>
          <w:tcPr>
            <w:tcW w:w="5160" w:type="dxa"/>
            <w:vMerge/>
            <w:shd w:val="clear" w:color="auto" w:fill="auto"/>
          </w:tcPr>
          <w:p w:rsidR="00AB1FB2" w:rsidRPr="00981026" w:rsidRDefault="00AB1FB2" w:rsidP="00FB30ED">
            <w:pPr>
              <w:rPr>
                <w:rFonts w:asciiTheme="minorHAnsi" w:hAnsiTheme="minorHAnsi" w:cstheme="minorHAnsi"/>
                <w:b/>
                <w:sz w:val="22"/>
              </w:rPr>
            </w:pPr>
          </w:p>
        </w:tc>
        <w:tc>
          <w:tcPr>
            <w:tcW w:w="360" w:type="dxa"/>
            <w:tcBorders>
              <w:top w:val="nil"/>
              <w:bottom w:val="nil"/>
            </w:tcBorders>
          </w:tcPr>
          <w:p w:rsidR="00AB1FB2" w:rsidRPr="00981026" w:rsidRDefault="00AB1FB2" w:rsidP="00FB30ED">
            <w:pPr>
              <w:rPr>
                <w:rFonts w:asciiTheme="minorHAnsi" w:hAnsiTheme="minorHAnsi" w:cstheme="minorHAnsi"/>
                <w:b/>
                <w:sz w:val="22"/>
              </w:rPr>
            </w:pPr>
          </w:p>
        </w:tc>
        <w:tc>
          <w:tcPr>
            <w:tcW w:w="2694" w:type="dxa"/>
            <w:vMerge w:val="restart"/>
          </w:tcPr>
          <w:p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rsidTr="00F75B67">
        <w:tc>
          <w:tcPr>
            <w:tcW w:w="5160" w:type="dxa"/>
            <w:vMerge/>
            <w:shd w:val="clear" w:color="auto" w:fill="auto"/>
          </w:tcPr>
          <w:p w:rsidR="00AB1FB2" w:rsidRPr="00981026" w:rsidRDefault="00AB1FB2" w:rsidP="00FB30ED">
            <w:pPr>
              <w:rPr>
                <w:rFonts w:asciiTheme="minorHAnsi" w:hAnsiTheme="minorHAnsi" w:cstheme="minorHAnsi"/>
                <w:b/>
                <w:sz w:val="22"/>
              </w:rPr>
            </w:pPr>
          </w:p>
        </w:tc>
        <w:tc>
          <w:tcPr>
            <w:tcW w:w="360" w:type="dxa"/>
            <w:tcBorders>
              <w:top w:val="nil"/>
              <w:bottom w:val="nil"/>
            </w:tcBorders>
          </w:tcPr>
          <w:p w:rsidR="00AB1FB2" w:rsidRPr="00981026" w:rsidRDefault="00AB1FB2" w:rsidP="00FB30ED">
            <w:pPr>
              <w:rPr>
                <w:rFonts w:asciiTheme="minorHAnsi" w:hAnsiTheme="minorHAnsi" w:cstheme="minorHAnsi"/>
                <w:b/>
                <w:sz w:val="22"/>
              </w:rPr>
            </w:pPr>
          </w:p>
        </w:tc>
        <w:tc>
          <w:tcPr>
            <w:tcW w:w="2694" w:type="dxa"/>
            <w:vMerge/>
          </w:tcPr>
          <w:p w:rsidR="00AB1FB2" w:rsidRPr="00981026" w:rsidRDefault="00AB1FB2" w:rsidP="00FB30ED">
            <w:pPr>
              <w:rPr>
                <w:rFonts w:asciiTheme="minorHAnsi" w:hAnsiTheme="minorHAnsi" w:cstheme="minorHAnsi"/>
                <w:b/>
                <w:sz w:val="22"/>
              </w:rPr>
            </w:pPr>
          </w:p>
        </w:tc>
        <w:tc>
          <w:tcPr>
            <w:tcW w:w="2694" w:type="dxa"/>
            <w:vMerge/>
          </w:tcPr>
          <w:p w:rsidR="00AB1FB2" w:rsidRPr="00981026" w:rsidRDefault="00AB1FB2" w:rsidP="00FB30ED">
            <w:pPr>
              <w:rPr>
                <w:rFonts w:asciiTheme="minorHAnsi" w:hAnsiTheme="minorHAnsi" w:cstheme="minorHAnsi"/>
                <w:b/>
                <w:sz w:val="22"/>
              </w:rPr>
            </w:pPr>
          </w:p>
        </w:tc>
      </w:tr>
      <w:tr w:rsidR="00AD6963" w:rsidRPr="00981026" w:rsidTr="00F75B67">
        <w:tc>
          <w:tcPr>
            <w:tcW w:w="5160" w:type="dxa"/>
          </w:tcPr>
          <w:p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rsidR="002F493F" w:rsidRPr="00981026" w:rsidRDefault="002F493F" w:rsidP="00FB30ED">
            <w:pPr>
              <w:rPr>
                <w:rFonts w:asciiTheme="minorHAnsi" w:hAnsiTheme="minorHAnsi" w:cstheme="minorHAnsi"/>
                <w:b/>
                <w:sz w:val="22"/>
              </w:rPr>
            </w:pPr>
          </w:p>
          <w:p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AD6963" w:rsidRPr="00981026" w:rsidRDefault="00AD6963" w:rsidP="00FB30ED">
            <w:pPr>
              <w:rPr>
                <w:rFonts w:asciiTheme="minorHAnsi" w:hAnsiTheme="minorHAnsi" w:cstheme="minorHAnsi"/>
                <w:b/>
                <w:sz w:val="22"/>
              </w:rPr>
            </w:pPr>
          </w:p>
        </w:tc>
        <w:tc>
          <w:tcPr>
            <w:tcW w:w="5388" w:type="dxa"/>
            <w:gridSpan w:val="2"/>
          </w:tcPr>
          <w:p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rsidR="007C6B08" w:rsidRPr="00981026" w:rsidRDefault="007C6B08" w:rsidP="00FB30ED">
            <w:pPr>
              <w:rPr>
                <w:rFonts w:asciiTheme="minorHAnsi" w:hAnsiTheme="minorHAnsi" w:cstheme="minorHAnsi"/>
                <w:b/>
                <w:sz w:val="22"/>
              </w:rPr>
            </w:pPr>
          </w:p>
          <w:p w:rsidR="007C6B08" w:rsidRPr="00981026" w:rsidRDefault="007C6B08" w:rsidP="00FB30ED">
            <w:pPr>
              <w:rPr>
                <w:rFonts w:asciiTheme="minorHAnsi" w:hAnsiTheme="minorHAnsi" w:cstheme="minorHAnsi"/>
                <w:b/>
                <w:sz w:val="22"/>
              </w:rPr>
            </w:pPr>
          </w:p>
        </w:tc>
      </w:tr>
      <w:tr w:rsidR="007C6B08" w:rsidRPr="00981026" w:rsidTr="00F75B67">
        <w:tc>
          <w:tcPr>
            <w:tcW w:w="10908" w:type="dxa"/>
            <w:gridSpan w:val="4"/>
          </w:tcPr>
          <w:p w:rsidR="00F75B67" w:rsidRPr="00981026" w:rsidRDefault="007C6B08" w:rsidP="00F75B67">
            <w:pPr>
              <w:rPr>
                <w:ins w:id="7"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8" w:author="IDOA Procurement" w:date="2021-08-02T10:59:00Z">
              <w:r w:rsidR="00F75B67" w:rsidRPr="00981026">
                <w:rPr>
                  <w:rFonts w:asciiTheme="minorHAnsi" w:hAnsiTheme="minorHAnsi" w:cstheme="minorHAnsi"/>
                  <w:b/>
                  <w:sz w:val="22"/>
                </w:rPr>
                <w:t xml:space="preserve">  </w:t>
              </w:r>
            </w:ins>
          </w:p>
          <w:p w:rsidR="007C6B08" w:rsidRPr="00981026" w:rsidRDefault="007C6B08" w:rsidP="00FB30ED">
            <w:pPr>
              <w:rPr>
                <w:rFonts w:asciiTheme="minorHAnsi" w:hAnsiTheme="minorHAnsi" w:cstheme="minorHAnsi"/>
                <w:b/>
                <w:sz w:val="22"/>
              </w:rPr>
            </w:pPr>
          </w:p>
          <w:p w:rsidR="007C6B08" w:rsidRPr="00981026" w:rsidRDefault="007C6B08" w:rsidP="00FB30ED">
            <w:pPr>
              <w:rPr>
                <w:rFonts w:asciiTheme="minorHAnsi" w:hAnsiTheme="minorHAnsi" w:cstheme="minorHAnsi"/>
                <w:b/>
                <w:sz w:val="22"/>
              </w:rPr>
            </w:pPr>
          </w:p>
        </w:tc>
      </w:tr>
    </w:tbl>
    <w:p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7C6B08" w:rsidRPr="00981026" w:rsidTr="00F75B67">
        <w:tc>
          <w:tcPr>
            <w:tcW w:w="5160" w:type="dxa"/>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rsidR="007C6B08" w:rsidRPr="00981026" w:rsidRDefault="007C6B08" w:rsidP="00FB30ED">
            <w:pPr>
              <w:rPr>
                <w:rFonts w:asciiTheme="minorHAnsi" w:hAnsiTheme="minorHAnsi" w:cstheme="minorHAnsi"/>
                <w:b/>
                <w:sz w:val="22"/>
              </w:rPr>
            </w:pPr>
          </w:p>
        </w:tc>
        <w:tc>
          <w:tcPr>
            <w:tcW w:w="5388" w:type="dxa"/>
            <w:gridSpan w:val="2"/>
          </w:tcPr>
          <w:p w:rsidR="007C6B08" w:rsidRPr="00981026" w:rsidRDefault="007C6B08" w:rsidP="00FB30ED">
            <w:pPr>
              <w:rPr>
                <w:rFonts w:asciiTheme="minorHAnsi" w:hAnsiTheme="minorHAnsi" w:cstheme="minorHAnsi"/>
                <w:b/>
                <w:sz w:val="22"/>
              </w:rPr>
            </w:pPr>
          </w:p>
        </w:tc>
      </w:tr>
      <w:tr w:rsidR="007C6B08" w:rsidRPr="00981026" w:rsidTr="00F75B67">
        <w:tc>
          <w:tcPr>
            <w:tcW w:w="5160" w:type="dxa"/>
            <w:vMerge w:val="restart"/>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007C6B08" w:rsidRPr="00981026" w:rsidRDefault="007C6B08" w:rsidP="00FB30ED">
            <w:pPr>
              <w:rPr>
                <w:rFonts w:asciiTheme="minorHAnsi" w:hAnsiTheme="minorHAnsi" w:cstheme="minorHAnsi"/>
                <w:b/>
                <w:sz w:val="22"/>
              </w:rPr>
            </w:pPr>
          </w:p>
        </w:tc>
        <w:tc>
          <w:tcPr>
            <w:tcW w:w="5388" w:type="dxa"/>
            <w:gridSpan w:val="2"/>
            <w:vMerge w:val="restart"/>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rsidTr="00F75B67">
        <w:tc>
          <w:tcPr>
            <w:tcW w:w="5160" w:type="dxa"/>
            <w:vMerge/>
          </w:tcPr>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5388" w:type="dxa"/>
            <w:gridSpan w:val="2"/>
            <w:vMerge/>
          </w:tcPr>
          <w:p w:rsidR="007C6B08" w:rsidRPr="00981026" w:rsidRDefault="007C6B08" w:rsidP="00FB30ED">
            <w:pPr>
              <w:rPr>
                <w:rFonts w:asciiTheme="minorHAnsi" w:hAnsiTheme="minorHAnsi" w:cstheme="minorHAnsi"/>
                <w:b/>
                <w:sz w:val="22"/>
              </w:rPr>
            </w:pPr>
          </w:p>
        </w:tc>
      </w:tr>
      <w:tr w:rsidR="007C6B08" w:rsidRPr="00981026" w:rsidTr="00F75B67">
        <w:tc>
          <w:tcPr>
            <w:tcW w:w="5160" w:type="dxa"/>
            <w:vMerge w:val="restart"/>
            <w:shd w:val="clear" w:color="auto" w:fill="auto"/>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5388" w:type="dxa"/>
            <w:gridSpan w:val="2"/>
            <w:vMerge w:val="restart"/>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rsidTr="00F75B67">
        <w:tc>
          <w:tcPr>
            <w:tcW w:w="5160" w:type="dxa"/>
            <w:vMerge/>
            <w:shd w:val="clear" w:color="auto" w:fill="auto"/>
          </w:tcPr>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5388" w:type="dxa"/>
            <w:gridSpan w:val="2"/>
            <w:vMerge/>
          </w:tcPr>
          <w:p w:rsidR="007C6B08" w:rsidRPr="00981026" w:rsidRDefault="007C6B08" w:rsidP="00FB30ED">
            <w:pPr>
              <w:rPr>
                <w:rFonts w:asciiTheme="minorHAnsi" w:hAnsiTheme="minorHAnsi" w:cstheme="minorHAnsi"/>
                <w:b/>
                <w:sz w:val="22"/>
              </w:rPr>
            </w:pPr>
          </w:p>
        </w:tc>
      </w:tr>
      <w:tr w:rsidR="007C6B08" w:rsidRPr="00981026" w:rsidTr="00F75B67">
        <w:tc>
          <w:tcPr>
            <w:tcW w:w="5160" w:type="dxa"/>
            <w:vMerge/>
            <w:shd w:val="clear" w:color="auto" w:fill="auto"/>
          </w:tcPr>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2694" w:type="dxa"/>
            <w:vMerge w:val="restart"/>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rsidTr="00F75B67">
        <w:tc>
          <w:tcPr>
            <w:tcW w:w="5160" w:type="dxa"/>
            <w:vMerge/>
            <w:shd w:val="clear" w:color="auto" w:fill="auto"/>
          </w:tcPr>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2694" w:type="dxa"/>
            <w:vMerge/>
          </w:tcPr>
          <w:p w:rsidR="007C6B08" w:rsidRPr="00981026" w:rsidRDefault="007C6B08" w:rsidP="00FB30ED">
            <w:pPr>
              <w:rPr>
                <w:rFonts w:asciiTheme="minorHAnsi" w:hAnsiTheme="minorHAnsi" w:cstheme="minorHAnsi"/>
                <w:b/>
                <w:sz w:val="22"/>
              </w:rPr>
            </w:pPr>
          </w:p>
        </w:tc>
        <w:tc>
          <w:tcPr>
            <w:tcW w:w="2694" w:type="dxa"/>
            <w:vMerge/>
          </w:tcPr>
          <w:p w:rsidR="007C6B08" w:rsidRPr="00981026" w:rsidRDefault="007C6B08" w:rsidP="00FB30ED">
            <w:pPr>
              <w:rPr>
                <w:rFonts w:asciiTheme="minorHAnsi" w:hAnsiTheme="minorHAnsi" w:cstheme="minorHAnsi"/>
                <w:b/>
                <w:sz w:val="22"/>
              </w:rPr>
            </w:pPr>
          </w:p>
        </w:tc>
      </w:tr>
      <w:tr w:rsidR="007C6B08" w:rsidRPr="00981026" w:rsidTr="00F75B67">
        <w:tc>
          <w:tcPr>
            <w:tcW w:w="5160" w:type="dxa"/>
          </w:tcPr>
          <w:p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rsidR="00F231B1" w:rsidRPr="00981026" w:rsidRDefault="00F231B1" w:rsidP="00FB30ED">
            <w:pPr>
              <w:rPr>
                <w:rFonts w:asciiTheme="minorHAnsi" w:hAnsiTheme="minorHAnsi" w:cstheme="minorHAnsi"/>
                <w:b/>
                <w:sz w:val="22"/>
              </w:rPr>
            </w:pPr>
          </w:p>
          <w:p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rsidR="007C6B08" w:rsidRPr="00981026" w:rsidRDefault="007C6B08" w:rsidP="00FB30ED">
            <w:pPr>
              <w:rPr>
                <w:rFonts w:asciiTheme="minorHAnsi" w:hAnsiTheme="minorHAnsi" w:cstheme="minorHAnsi"/>
                <w:b/>
                <w:sz w:val="22"/>
              </w:rPr>
            </w:pPr>
          </w:p>
        </w:tc>
        <w:tc>
          <w:tcPr>
            <w:tcW w:w="360" w:type="dxa"/>
            <w:tcBorders>
              <w:top w:val="nil"/>
              <w:bottom w:val="nil"/>
            </w:tcBorders>
          </w:tcPr>
          <w:p w:rsidR="007C6B08" w:rsidRPr="00981026" w:rsidRDefault="007C6B08" w:rsidP="00FB30ED">
            <w:pPr>
              <w:rPr>
                <w:rFonts w:asciiTheme="minorHAnsi" w:hAnsiTheme="minorHAnsi" w:cstheme="minorHAnsi"/>
                <w:b/>
                <w:sz w:val="22"/>
              </w:rPr>
            </w:pPr>
          </w:p>
        </w:tc>
        <w:tc>
          <w:tcPr>
            <w:tcW w:w="5388" w:type="dxa"/>
            <w:gridSpan w:val="2"/>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rsidR="007C6B08" w:rsidRPr="00981026" w:rsidRDefault="007C6B08" w:rsidP="00FB30ED">
            <w:pPr>
              <w:rPr>
                <w:rFonts w:asciiTheme="minorHAnsi" w:hAnsiTheme="minorHAnsi" w:cstheme="minorHAnsi"/>
                <w:b/>
                <w:sz w:val="22"/>
              </w:rPr>
            </w:pPr>
          </w:p>
          <w:p w:rsidR="007C6B08" w:rsidRPr="00981026" w:rsidRDefault="007C6B08" w:rsidP="00FB30ED">
            <w:pPr>
              <w:rPr>
                <w:rFonts w:asciiTheme="minorHAnsi" w:hAnsiTheme="minorHAnsi" w:cstheme="minorHAnsi"/>
                <w:b/>
                <w:sz w:val="22"/>
              </w:rPr>
            </w:pPr>
          </w:p>
        </w:tc>
      </w:tr>
      <w:tr w:rsidR="007C6B08" w:rsidRPr="00981026" w:rsidTr="00F75B67">
        <w:tc>
          <w:tcPr>
            <w:tcW w:w="10908" w:type="dxa"/>
            <w:gridSpan w:val="4"/>
          </w:tcPr>
          <w:p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rsidR="007C6B08" w:rsidRPr="00981026" w:rsidRDefault="007C6B08" w:rsidP="00FB30ED">
            <w:pPr>
              <w:rPr>
                <w:rFonts w:asciiTheme="minorHAnsi" w:hAnsiTheme="minorHAnsi" w:cstheme="minorHAnsi"/>
                <w:b/>
                <w:sz w:val="22"/>
              </w:rPr>
            </w:pPr>
          </w:p>
        </w:tc>
      </w:tr>
    </w:tbl>
    <w:p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130"/>
        <w:gridCol w:w="450"/>
        <w:gridCol w:w="5328"/>
      </w:tblGrid>
      <w:tr w:rsidR="00AD6963" w:rsidRPr="00981026">
        <w:tc>
          <w:tcPr>
            <w:tcW w:w="5130" w:type="dxa"/>
            <w:tcBorders>
              <w:bottom w:val="single" w:sz="4" w:space="0" w:color="auto"/>
            </w:tcBorders>
          </w:tcPr>
          <w:p w:rsidR="00AD6963" w:rsidRPr="00981026" w:rsidRDefault="00E13909" w:rsidP="00AD6963">
            <w:pPr>
              <w:rPr>
                <w:rFonts w:asciiTheme="minorHAnsi" w:hAnsiTheme="minorHAnsi" w:cstheme="minorHAnsi"/>
                <w:sz w:val="22"/>
              </w:rPr>
            </w:pPr>
            <w:r>
              <w:rPr>
                <w:rFonts w:asciiTheme="minorHAnsi" w:hAnsiTheme="minorHAnsi" w:cstheme="minorHAnsi"/>
                <w:sz w:val="22"/>
              </w:rPr>
              <w:t xml:space="preserve">DNA Diagnostics Center, Inc. </w:t>
            </w:r>
          </w:p>
        </w:tc>
        <w:tc>
          <w:tcPr>
            <w:tcW w:w="450" w:type="dxa"/>
          </w:tcPr>
          <w:p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rsidR="00AD6963" w:rsidRPr="00981026" w:rsidRDefault="001C0DB3" w:rsidP="00AD6963">
            <w:pPr>
              <w:rPr>
                <w:rFonts w:asciiTheme="minorHAnsi" w:hAnsiTheme="minorHAnsi" w:cstheme="minorHAnsi"/>
                <w:sz w:val="22"/>
              </w:rPr>
            </w:pPr>
            <w:r>
              <w:rPr>
                <w:rFonts w:asciiTheme="minorHAnsi" w:hAnsiTheme="minorHAnsi" w:cstheme="minorHAnsi"/>
                <w:sz w:val="22"/>
              </w:rPr>
              <w:t>513-881-4005</w:t>
            </w:r>
          </w:p>
        </w:tc>
      </w:tr>
      <w:tr w:rsidR="00AD6963" w:rsidRPr="00981026">
        <w:tc>
          <w:tcPr>
            <w:tcW w:w="5130" w:type="dxa"/>
            <w:tcBorders>
              <w:top w:val="single" w:sz="4" w:space="0" w:color="auto"/>
            </w:tcBorders>
          </w:tcPr>
          <w:p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rsidR="00FD302B" w:rsidRPr="00981026" w:rsidRDefault="00E13909" w:rsidP="00AD6963">
            <w:pPr>
              <w:rPr>
                <w:rFonts w:asciiTheme="minorHAnsi" w:hAnsiTheme="minorHAnsi" w:cstheme="minorHAnsi"/>
                <w:sz w:val="22"/>
              </w:rPr>
            </w:pPr>
            <w:r>
              <w:rPr>
                <w:rFonts w:asciiTheme="minorHAnsi" w:hAnsiTheme="minorHAnsi" w:cstheme="minorHAnsi"/>
                <w:sz w:val="22"/>
              </w:rPr>
              <w:t>One DDC Way</w:t>
            </w:r>
          </w:p>
        </w:tc>
        <w:tc>
          <w:tcPr>
            <w:tcW w:w="450" w:type="dxa"/>
          </w:tcPr>
          <w:p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rsidR="00AD6963" w:rsidRPr="00981026" w:rsidRDefault="00E13909" w:rsidP="00AD6963">
            <w:pPr>
              <w:rPr>
                <w:rFonts w:asciiTheme="minorHAnsi" w:hAnsiTheme="minorHAnsi" w:cstheme="minorHAnsi"/>
                <w:sz w:val="22"/>
              </w:rPr>
            </w:pPr>
            <w:r>
              <w:rPr>
                <w:rFonts w:asciiTheme="minorHAnsi" w:hAnsiTheme="minorHAnsi" w:cstheme="minorHAnsi"/>
                <w:sz w:val="22"/>
              </w:rPr>
              <w:t>513-881-4004</w:t>
            </w:r>
          </w:p>
        </w:tc>
      </w:tr>
      <w:tr w:rsidR="00FD302B" w:rsidRPr="00981026">
        <w:tc>
          <w:tcPr>
            <w:tcW w:w="5130" w:type="dxa"/>
            <w:tcBorders>
              <w:top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tc>
          <w:tcPr>
            <w:tcW w:w="5130" w:type="dxa"/>
            <w:tcBorders>
              <w:bottom w:val="single" w:sz="4" w:space="0" w:color="auto"/>
            </w:tcBorders>
          </w:tcPr>
          <w:p w:rsidR="00AD6963" w:rsidRPr="00981026" w:rsidRDefault="00E13909" w:rsidP="00AD6963">
            <w:pPr>
              <w:rPr>
                <w:rFonts w:asciiTheme="minorHAnsi" w:hAnsiTheme="minorHAnsi" w:cstheme="minorHAnsi"/>
                <w:sz w:val="22"/>
              </w:rPr>
            </w:pPr>
            <w:r>
              <w:rPr>
                <w:rFonts w:asciiTheme="minorHAnsi" w:hAnsiTheme="minorHAnsi" w:cstheme="minorHAnsi"/>
                <w:sz w:val="22"/>
              </w:rPr>
              <w:t>Fairfield, OH 45014</w:t>
            </w:r>
          </w:p>
        </w:tc>
        <w:tc>
          <w:tcPr>
            <w:tcW w:w="450" w:type="dxa"/>
          </w:tcPr>
          <w:p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rsidR="00AD6963" w:rsidRPr="00981026" w:rsidRDefault="001C0DB3" w:rsidP="00AD6963">
            <w:pPr>
              <w:rPr>
                <w:rFonts w:asciiTheme="minorHAnsi" w:hAnsiTheme="minorHAnsi" w:cstheme="minorHAnsi"/>
                <w:sz w:val="22"/>
              </w:rPr>
            </w:pPr>
            <w:r>
              <w:rPr>
                <w:rFonts w:asciiTheme="minorHAnsi" w:hAnsiTheme="minorHAnsi" w:cstheme="minorHAnsi"/>
                <w:sz w:val="22"/>
              </w:rPr>
              <w:t>kleis@dnacenter.com</w:t>
            </w:r>
          </w:p>
        </w:tc>
      </w:tr>
      <w:tr w:rsidR="00FD302B" w:rsidRPr="00981026">
        <w:tc>
          <w:tcPr>
            <w:tcW w:w="5130" w:type="dxa"/>
            <w:tcBorders>
              <w:bottom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rsidR="00FD302B" w:rsidRPr="00981026" w:rsidRDefault="001C0DB3" w:rsidP="00AD6963">
            <w:pPr>
              <w:rPr>
                <w:rFonts w:asciiTheme="minorHAnsi" w:hAnsiTheme="minorHAnsi" w:cstheme="minorHAnsi"/>
                <w:sz w:val="22"/>
              </w:rPr>
            </w:pPr>
            <w:r>
              <w:rPr>
                <w:rFonts w:asciiTheme="minorHAnsi" w:hAnsiTheme="minorHAnsi" w:cstheme="minorHAnsi"/>
                <w:sz w:val="22"/>
              </w:rPr>
              <w:t>Kathy Leis</w:t>
            </w:r>
          </w:p>
        </w:tc>
        <w:tc>
          <w:tcPr>
            <w:tcW w:w="450" w:type="dxa"/>
          </w:tcPr>
          <w:p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rsidR="00FD302B" w:rsidRPr="00981026" w:rsidRDefault="00612754" w:rsidP="00AD6963">
            <w:pPr>
              <w:rPr>
                <w:rFonts w:asciiTheme="minorHAnsi" w:hAnsiTheme="minorHAnsi" w:cstheme="minorHAnsi"/>
                <w:sz w:val="22"/>
              </w:rPr>
            </w:pPr>
            <w:r>
              <w:rPr>
                <w:noProof/>
              </w:rPr>
              <w:drawing>
                <wp:inline distT="0" distB="0" distL="0" distR="0" wp14:anchorId="747507BE" wp14:editId="48B6E8E0">
                  <wp:extent cx="1245235" cy="306519"/>
                  <wp:effectExtent l="0" t="0" r="0" b="0"/>
                  <wp:docPr id="1" name="Picture 1" descr="Le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is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5235" cy="306519"/>
                          </a:xfrm>
                          <a:prstGeom prst="rect">
                            <a:avLst/>
                          </a:prstGeom>
                          <a:noFill/>
                          <a:ln>
                            <a:noFill/>
                          </a:ln>
                        </pic:spPr>
                      </pic:pic>
                    </a:graphicData>
                  </a:graphic>
                </wp:inline>
              </w:drawing>
            </w:r>
          </w:p>
        </w:tc>
      </w:tr>
      <w:tr w:rsidR="00FD302B" w:rsidRPr="00981026">
        <w:tc>
          <w:tcPr>
            <w:tcW w:w="5130" w:type="dxa"/>
            <w:tcBorders>
              <w:bottom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rsidR="00FD302B" w:rsidRPr="00981026" w:rsidRDefault="00E13909" w:rsidP="00AD6963">
            <w:pPr>
              <w:rPr>
                <w:rFonts w:asciiTheme="minorHAnsi" w:hAnsiTheme="minorHAnsi" w:cstheme="minorHAnsi"/>
                <w:sz w:val="22"/>
              </w:rPr>
            </w:pPr>
            <w:r>
              <w:rPr>
                <w:rFonts w:asciiTheme="minorHAnsi" w:hAnsiTheme="minorHAnsi" w:cstheme="minorHAnsi"/>
                <w:sz w:val="22"/>
              </w:rPr>
              <w:t>4/4/2023</w:t>
            </w:r>
          </w:p>
        </w:tc>
        <w:tc>
          <w:tcPr>
            <w:tcW w:w="450" w:type="dxa"/>
          </w:tcPr>
          <w:p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rsidR="00FD302B" w:rsidRPr="00981026" w:rsidRDefault="001C0DB3" w:rsidP="00AD6963">
            <w:pPr>
              <w:rPr>
                <w:rFonts w:asciiTheme="minorHAnsi" w:hAnsiTheme="minorHAnsi" w:cstheme="minorHAnsi"/>
                <w:sz w:val="22"/>
              </w:rPr>
            </w:pPr>
            <w:r>
              <w:rPr>
                <w:rFonts w:asciiTheme="minorHAnsi" w:hAnsiTheme="minorHAnsi" w:cstheme="minorHAnsi"/>
                <w:sz w:val="22"/>
              </w:rPr>
              <w:t>Kathy Leis</w:t>
            </w:r>
            <w:r w:rsidR="00E13909">
              <w:rPr>
                <w:rFonts w:asciiTheme="minorHAnsi" w:hAnsiTheme="minorHAnsi" w:cstheme="minorHAnsi"/>
                <w:sz w:val="22"/>
              </w:rPr>
              <w:t xml:space="preserve">, </w:t>
            </w:r>
            <w:r>
              <w:rPr>
                <w:rFonts w:asciiTheme="minorHAnsi" w:hAnsiTheme="minorHAnsi" w:cstheme="minorHAnsi"/>
                <w:sz w:val="22"/>
              </w:rPr>
              <w:t>Vice President, Operations</w:t>
            </w:r>
          </w:p>
        </w:tc>
      </w:tr>
      <w:tr w:rsidR="00AD6963" w:rsidRPr="00981026">
        <w:tc>
          <w:tcPr>
            <w:tcW w:w="5130" w:type="dxa"/>
            <w:tcBorders>
              <w:top w:val="single" w:sz="4" w:space="0" w:color="auto"/>
            </w:tcBorders>
          </w:tcPr>
          <w:p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rsidR="006C5765" w:rsidRPr="00981026" w:rsidRDefault="006C5765" w:rsidP="00AD6963">
            <w:pPr>
              <w:rPr>
                <w:rFonts w:asciiTheme="minorHAnsi" w:hAnsiTheme="minorHAnsi" w:cstheme="minorHAnsi"/>
                <w:sz w:val="22"/>
              </w:rPr>
            </w:pPr>
          </w:p>
        </w:tc>
      </w:tr>
    </w:tbl>
    <w:p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rsidR="003D6AE2" w:rsidRDefault="003D6AE2" w:rsidP="006C5765">
      <w:pPr>
        <w:ind w:left="360"/>
        <w:jc w:val="center"/>
        <w:rPr>
          <w:rFonts w:asciiTheme="minorHAnsi" w:hAnsiTheme="minorHAnsi" w:cstheme="minorHAnsi"/>
          <w:b/>
        </w:rPr>
      </w:pPr>
    </w:p>
    <w:p w:rsidR="0056743B" w:rsidRDefault="0056743B" w:rsidP="006C5765">
      <w:pPr>
        <w:ind w:left="360"/>
        <w:jc w:val="center"/>
        <w:rPr>
          <w:rFonts w:asciiTheme="minorHAnsi" w:hAnsiTheme="minorHAnsi" w:cstheme="minorHAnsi"/>
          <w:b/>
        </w:rPr>
      </w:pPr>
      <w:r w:rsidRPr="00981026">
        <w:rPr>
          <w:rFonts w:asciiTheme="minorHAnsi" w:hAnsiTheme="minorHAnsi" w:cstheme="minorHAnsi"/>
          <w:b/>
        </w:rPr>
        <w:lastRenderedPageBreak/>
        <w:t>FORM MUST BE COMPLETED IN ITS ENTIRETY WITH COMPLETED LETTERS OF COMMITMENT.</w:t>
      </w:r>
    </w:p>
    <w:p w:rsidR="00E13909" w:rsidRDefault="00E13909" w:rsidP="006C5765">
      <w:pPr>
        <w:ind w:left="360"/>
        <w:jc w:val="center"/>
        <w:rPr>
          <w:rFonts w:asciiTheme="minorHAnsi" w:hAnsiTheme="minorHAnsi" w:cstheme="minorHAnsi"/>
          <w:b/>
        </w:rPr>
      </w:pPr>
    </w:p>
    <w:p w:rsidR="00E13909" w:rsidRDefault="00E13909" w:rsidP="006C5765">
      <w:pPr>
        <w:ind w:left="360"/>
        <w:jc w:val="center"/>
        <w:rPr>
          <w:rFonts w:asciiTheme="minorHAnsi" w:hAnsiTheme="minorHAnsi" w:cstheme="minorHAnsi"/>
          <w:b/>
        </w:rPr>
      </w:pPr>
    </w:p>
    <w:p w:rsidR="00E13909" w:rsidRDefault="00E13909" w:rsidP="006C5765">
      <w:pPr>
        <w:ind w:left="360"/>
        <w:jc w:val="center"/>
        <w:rPr>
          <w:rFonts w:asciiTheme="minorHAnsi" w:hAnsiTheme="minorHAnsi" w:cstheme="minorHAnsi"/>
          <w:b/>
        </w:rPr>
      </w:pPr>
    </w:p>
    <w:p w:rsidR="00612754" w:rsidRPr="00612754" w:rsidRDefault="00612754" w:rsidP="00E13909">
      <w:pPr>
        <w:ind w:left="360"/>
        <w:rPr>
          <w:rFonts w:asciiTheme="minorHAnsi" w:hAnsiTheme="minorHAnsi" w:cstheme="minorHAnsi"/>
          <w:b/>
          <w:bCs/>
          <w:u w:val="single"/>
        </w:rPr>
      </w:pPr>
      <w:r w:rsidRPr="00612754">
        <w:rPr>
          <w:rFonts w:asciiTheme="minorHAnsi" w:hAnsiTheme="minorHAnsi" w:cstheme="minorHAnsi"/>
          <w:b/>
          <w:bCs/>
          <w:u w:val="single"/>
        </w:rPr>
        <w:t xml:space="preserve">Additional Information/Explanation from DDC:  </w:t>
      </w:r>
    </w:p>
    <w:p w:rsidR="00612754" w:rsidRDefault="00612754" w:rsidP="00E13909">
      <w:pPr>
        <w:ind w:left="360"/>
        <w:rPr>
          <w:rFonts w:asciiTheme="minorHAnsi" w:hAnsiTheme="minorHAnsi" w:cstheme="minorHAnsi"/>
          <w:bCs/>
        </w:rPr>
      </w:pPr>
    </w:p>
    <w:p w:rsidR="00E13909" w:rsidRDefault="00E13909" w:rsidP="00E13909">
      <w:pPr>
        <w:ind w:left="360"/>
        <w:rPr>
          <w:rFonts w:asciiTheme="minorHAnsi" w:hAnsiTheme="minorHAnsi" w:cstheme="minorHAnsi"/>
          <w:bCs/>
        </w:rPr>
      </w:pPr>
      <w:r>
        <w:rPr>
          <w:rFonts w:asciiTheme="minorHAnsi" w:hAnsiTheme="minorHAnsi" w:cstheme="minorHAnsi"/>
          <w:bCs/>
        </w:rPr>
        <w:t>DNA Diagnostics Center has been a provider of these services under the current contract.  DDC holds AABB accreditation as specified under #1</w:t>
      </w:r>
      <w:r w:rsidR="005E5970">
        <w:rPr>
          <w:rFonts w:asciiTheme="minorHAnsi" w:hAnsiTheme="minorHAnsi" w:cstheme="minorHAnsi"/>
          <w:bCs/>
        </w:rPr>
        <w:t xml:space="preserve"> Service Level Requirements Table.  All genetic testing services are provided at our laboratory operation located in Fairfield, Ohio.  For reasons related to accreditation and confidentiality, no subcontracting of laboratory services are possible.  Furthermore, due to the highly specified nature of the reagents and testing protocols required to perform these services, it is not possible to recruit or utilize suppliers that would quality as minority or women business enterprises.  The only possible opportunity is that of an independent contracted specimen collector or business entity that performs specimen collections.  As a current provider of many counties for DCS and CSE, DDC has a majority of counties that perform their own sample collections.  For those that require a site, DNA Diagnostics Center was not able to find any brick and mortar entity that could provide these services.  In addition, DDC did </w:t>
      </w:r>
      <w:r w:rsidR="00105051">
        <w:rPr>
          <w:rFonts w:asciiTheme="minorHAnsi" w:hAnsiTheme="minorHAnsi" w:cstheme="minorHAnsi"/>
          <w:bCs/>
        </w:rPr>
        <w:t xml:space="preserve">reach out to one provider listed on the State of Indiana Certified M/W (see below), but did not receive any response to see about potential opportunities.  </w:t>
      </w:r>
      <w:r w:rsidR="00C014AD">
        <w:rPr>
          <w:rFonts w:asciiTheme="minorHAnsi" w:hAnsiTheme="minorHAnsi" w:cstheme="minorHAnsi"/>
          <w:bCs/>
        </w:rPr>
        <w:t xml:space="preserve">DNA Diagnostics currently utilizes 2 entities to perform collections for 2 counties and then 3 independent contracted collectors to perform collections at the counties where DNA Diagnostics Center currently provides services.  DNA Diagnostics Center is certainly open to utilizing the services of a Minority or Women Business Enterprise if there was a need to seek a replacement collector and/or site.  The current network of existing collectors and sites have been in place for many years and </w:t>
      </w:r>
      <w:r w:rsidR="007808A9">
        <w:rPr>
          <w:rFonts w:asciiTheme="minorHAnsi" w:hAnsiTheme="minorHAnsi" w:cstheme="minorHAnsi"/>
          <w:bCs/>
        </w:rPr>
        <w:t xml:space="preserve">providing exemplary service to the counties where the coverage is provided.  </w:t>
      </w:r>
      <w:r w:rsidR="00C014AD">
        <w:rPr>
          <w:rFonts w:asciiTheme="minorHAnsi" w:hAnsiTheme="minorHAnsi" w:cstheme="minorHAnsi"/>
          <w:bCs/>
        </w:rPr>
        <w:t xml:space="preserve"> </w:t>
      </w:r>
      <w:r w:rsidR="00105051">
        <w:rPr>
          <w:rFonts w:asciiTheme="minorHAnsi" w:hAnsiTheme="minorHAnsi" w:cstheme="minorHAnsi"/>
          <w:bCs/>
        </w:rPr>
        <w:t xml:space="preserve"> </w:t>
      </w:r>
    </w:p>
    <w:p w:rsidR="005E5970" w:rsidRDefault="005E5970" w:rsidP="00E13909">
      <w:pPr>
        <w:ind w:left="360"/>
        <w:rPr>
          <w:rFonts w:asciiTheme="minorHAnsi" w:hAnsiTheme="minorHAnsi" w:cstheme="minorHAnsi"/>
          <w:bCs/>
        </w:rPr>
      </w:pPr>
    </w:p>
    <w:p w:rsidR="00612754" w:rsidRDefault="00612754" w:rsidP="00E13909">
      <w:pPr>
        <w:ind w:left="360"/>
        <w:rPr>
          <w:rFonts w:asciiTheme="minorHAnsi" w:hAnsiTheme="minorHAnsi" w:cstheme="minorHAnsi"/>
          <w:bCs/>
        </w:rPr>
      </w:pPr>
    </w:p>
    <w:p w:rsidR="00612754" w:rsidRDefault="00612754" w:rsidP="00E13909">
      <w:pPr>
        <w:ind w:left="360"/>
        <w:rPr>
          <w:rFonts w:asciiTheme="minorHAnsi" w:hAnsiTheme="minorHAnsi" w:cstheme="minorHAnsi"/>
          <w:bCs/>
        </w:rPr>
      </w:pPr>
    </w:p>
    <w:p w:rsidR="00116537" w:rsidRDefault="00116537" w:rsidP="00116537">
      <w:pPr>
        <w:ind w:left="360"/>
        <w:rPr>
          <w:rFonts w:asciiTheme="minorHAnsi" w:hAnsiTheme="minorHAnsi" w:cstheme="minorHAnsi"/>
          <w:bCs/>
        </w:rPr>
      </w:pPr>
      <w:r>
        <w:rPr>
          <w:rFonts w:asciiTheme="minorHAnsi" w:hAnsiTheme="minorHAnsi" w:cstheme="minorHAnsi"/>
          <w:bCs/>
        </w:rPr>
        <w:t xml:space="preserve">Vendor listed as IVBE/MBE/WBE, Liberty Care LLC, DBA Sovereign Care Services, </w:t>
      </w:r>
      <w:proofErr w:type="gramStart"/>
      <w:r>
        <w:rPr>
          <w:rFonts w:asciiTheme="minorHAnsi" w:hAnsiTheme="minorHAnsi" w:cstheme="minorHAnsi"/>
          <w:bCs/>
        </w:rPr>
        <w:t>UNSPSC</w:t>
      </w:r>
      <w:proofErr w:type="gramEnd"/>
      <w:r>
        <w:rPr>
          <w:rFonts w:asciiTheme="minorHAnsi" w:hAnsiTheme="minorHAnsi" w:cstheme="minorHAnsi"/>
          <w:bCs/>
        </w:rPr>
        <w:t xml:space="preserve"> 80111606. </w:t>
      </w:r>
    </w:p>
    <w:p w:rsidR="00105051" w:rsidRDefault="00105051" w:rsidP="00105051">
      <w:pPr>
        <w:autoSpaceDE w:val="0"/>
        <w:autoSpaceDN w:val="0"/>
        <w:adjustRightInd w:val="0"/>
        <w:ind w:left="360"/>
        <w:rPr>
          <w:rFonts w:ascii="Tahoma" w:hAnsi="Tahoma" w:cs="Tahoma"/>
          <w:color w:val="0000FF"/>
          <w:sz w:val="15"/>
          <w:szCs w:val="15"/>
        </w:rPr>
      </w:pPr>
      <w:r>
        <w:rPr>
          <w:rFonts w:ascii="Tahoma-Bold" w:hAnsi="Tahoma-Bold" w:cs="Tahoma-Bold"/>
          <w:b/>
          <w:bCs/>
          <w:color w:val="000000"/>
          <w:sz w:val="15"/>
          <w:szCs w:val="15"/>
        </w:rPr>
        <w:t xml:space="preserve">From: </w:t>
      </w:r>
      <w:r>
        <w:rPr>
          <w:rFonts w:ascii="Tahoma" w:hAnsi="Tahoma" w:cs="Tahoma"/>
          <w:color w:val="0000FF"/>
          <w:sz w:val="15"/>
          <w:szCs w:val="15"/>
        </w:rPr>
        <w:t>Lori Neff</w:t>
      </w:r>
    </w:p>
    <w:p w:rsidR="00105051" w:rsidRDefault="00105051" w:rsidP="00105051">
      <w:pPr>
        <w:autoSpaceDE w:val="0"/>
        <w:autoSpaceDN w:val="0"/>
        <w:adjustRightInd w:val="0"/>
        <w:ind w:left="360"/>
        <w:rPr>
          <w:rFonts w:ascii="Tahoma" w:hAnsi="Tahoma" w:cs="Tahoma"/>
          <w:color w:val="0000FF"/>
          <w:sz w:val="15"/>
          <w:szCs w:val="15"/>
        </w:rPr>
      </w:pPr>
      <w:r>
        <w:rPr>
          <w:rFonts w:ascii="Tahoma-Bold" w:hAnsi="Tahoma-Bold" w:cs="Tahoma-Bold"/>
          <w:b/>
          <w:bCs/>
          <w:color w:val="000000"/>
          <w:sz w:val="15"/>
          <w:szCs w:val="15"/>
        </w:rPr>
        <w:t xml:space="preserve">To: </w:t>
      </w:r>
      <w:r>
        <w:rPr>
          <w:rFonts w:ascii="Tahoma" w:hAnsi="Tahoma" w:cs="Tahoma"/>
          <w:color w:val="0000FF"/>
          <w:sz w:val="15"/>
          <w:szCs w:val="15"/>
        </w:rPr>
        <w:t>nataya.cook@sovereigncare.net</w:t>
      </w:r>
    </w:p>
    <w:p w:rsidR="00105051" w:rsidRDefault="00105051" w:rsidP="00105051">
      <w:pPr>
        <w:autoSpaceDE w:val="0"/>
        <w:autoSpaceDN w:val="0"/>
        <w:adjustRightInd w:val="0"/>
        <w:ind w:left="360"/>
        <w:rPr>
          <w:rFonts w:ascii="Tahoma" w:hAnsi="Tahoma" w:cs="Tahoma"/>
          <w:color w:val="000000"/>
          <w:sz w:val="15"/>
          <w:szCs w:val="15"/>
        </w:rPr>
      </w:pPr>
      <w:r>
        <w:rPr>
          <w:rFonts w:ascii="Tahoma-Bold" w:hAnsi="Tahoma-Bold" w:cs="Tahoma-Bold"/>
          <w:b/>
          <w:bCs/>
          <w:color w:val="000000"/>
          <w:sz w:val="15"/>
          <w:szCs w:val="15"/>
        </w:rPr>
        <w:t xml:space="preserve">Subject: </w:t>
      </w:r>
      <w:r>
        <w:rPr>
          <w:rFonts w:ascii="Tahoma" w:hAnsi="Tahoma" w:cs="Tahoma"/>
          <w:color w:val="000000"/>
          <w:sz w:val="15"/>
          <w:szCs w:val="15"/>
        </w:rPr>
        <w:t>Question</w:t>
      </w:r>
    </w:p>
    <w:p w:rsidR="00105051" w:rsidRDefault="00105051" w:rsidP="00105051">
      <w:pPr>
        <w:autoSpaceDE w:val="0"/>
        <w:autoSpaceDN w:val="0"/>
        <w:adjustRightInd w:val="0"/>
        <w:ind w:left="360"/>
        <w:rPr>
          <w:rFonts w:ascii="Tahoma" w:hAnsi="Tahoma" w:cs="Tahoma"/>
          <w:color w:val="000000"/>
          <w:sz w:val="15"/>
          <w:szCs w:val="15"/>
        </w:rPr>
      </w:pPr>
      <w:r>
        <w:rPr>
          <w:rFonts w:ascii="Tahoma-Bold" w:hAnsi="Tahoma-Bold" w:cs="Tahoma-Bold"/>
          <w:b/>
          <w:bCs/>
          <w:color w:val="000000"/>
          <w:sz w:val="15"/>
          <w:szCs w:val="15"/>
        </w:rPr>
        <w:t xml:space="preserve">Date: </w:t>
      </w:r>
      <w:r>
        <w:rPr>
          <w:rFonts w:ascii="Tahoma" w:hAnsi="Tahoma" w:cs="Tahoma"/>
          <w:color w:val="000000"/>
          <w:sz w:val="15"/>
          <w:szCs w:val="15"/>
        </w:rPr>
        <w:t>Wednesday, March 29, 2023 9:31:00 PM</w:t>
      </w:r>
    </w:p>
    <w:p w:rsidR="00105051" w:rsidRDefault="00105051" w:rsidP="00105051">
      <w:pPr>
        <w:autoSpaceDE w:val="0"/>
        <w:autoSpaceDN w:val="0"/>
        <w:adjustRightInd w:val="0"/>
        <w:ind w:left="360"/>
        <w:rPr>
          <w:rFonts w:ascii="Tahoma" w:hAnsi="Tahoma" w:cs="Tahoma"/>
          <w:color w:val="0000FF"/>
          <w:sz w:val="15"/>
          <w:szCs w:val="15"/>
        </w:rPr>
      </w:pPr>
      <w:r>
        <w:rPr>
          <w:rFonts w:ascii="Tahoma-Bold" w:hAnsi="Tahoma-Bold" w:cs="Tahoma-Bold"/>
          <w:b/>
          <w:bCs/>
          <w:color w:val="000000"/>
          <w:sz w:val="15"/>
          <w:szCs w:val="15"/>
        </w:rPr>
        <w:t xml:space="preserve">Attachments: </w:t>
      </w:r>
      <w:r>
        <w:rPr>
          <w:rFonts w:ascii="Tahoma" w:hAnsi="Tahoma" w:cs="Tahoma"/>
          <w:color w:val="0000FF"/>
          <w:sz w:val="15"/>
          <w:szCs w:val="15"/>
        </w:rPr>
        <w:t>image001.png</w:t>
      </w:r>
    </w:p>
    <w:p w:rsidR="00612754" w:rsidRDefault="00612754" w:rsidP="00105051">
      <w:pPr>
        <w:autoSpaceDE w:val="0"/>
        <w:autoSpaceDN w:val="0"/>
        <w:adjustRightInd w:val="0"/>
        <w:ind w:left="360"/>
        <w:rPr>
          <w:rFonts w:ascii="Calibri-Light" w:hAnsi="Calibri-Light" w:cs="Calibri-Light"/>
          <w:color w:val="000000"/>
          <w:sz w:val="23"/>
          <w:szCs w:val="23"/>
        </w:rPr>
      </w:pP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Hello,</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We perform Genetic Parentage Testing services for the State of Indiana. Their bid is out for</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services. Do you perform buccal sample collections? If so, could you send me information on your</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business? We provide trained sample collections to collect buccal swab samples. Currently, we are</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the provider for Marion County and provide a sample collector to collect at the Courthouse.</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Thanks,</w:t>
      </w:r>
    </w:p>
    <w:p w:rsidR="00105051" w:rsidRDefault="00105051" w:rsidP="00105051">
      <w:pPr>
        <w:autoSpaceDE w:val="0"/>
        <w:autoSpaceDN w:val="0"/>
        <w:adjustRightInd w:val="0"/>
        <w:ind w:left="360"/>
        <w:rPr>
          <w:rFonts w:ascii="Calibri-Light" w:hAnsi="Calibri-Light" w:cs="Calibri-Light"/>
          <w:color w:val="000000"/>
          <w:sz w:val="23"/>
          <w:szCs w:val="23"/>
        </w:rPr>
      </w:pPr>
      <w:r>
        <w:rPr>
          <w:rFonts w:ascii="Calibri-Light" w:hAnsi="Calibri-Light" w:cs="Calibri-Light"/>
          <w:color w:val="000000"/>
          <w:sz w:val="23"/>
          <w:szCs w:val="23"/>
        </w:rPr>
        <w:t>Lori</w:t>
      </w:r>
    </w:p>
    <w:p w:rsidR="00105051" w:rsidRDefault="00105051" w:rsidP="00105051">
      <w:pPr>
        <w:autoSpaceDE w:val="0"/>
        <w:autoSpaceDN w:val="0"/>
        <w:adjustRightInd w:val="0"/>
        <w:ind w:left="360"/>
        <w:rPr>
          <w:rFonts w:ascii="Arial-BoldMT" w:hAnsi="Arial-BoldMT" w:cs="Arial-BoldMT"/>
          <w:b/>
          <w:bCs/>
          <w:color w:val="DC1831"/>
          <w:sz w:val="23"/>
          <w:szCs w:val="23"/>
        </w:rPr>
      </w:pPr>
      <w:r>
        <w:rPr>
          <w:rFonts w:ascii="Arial-BoldMT" w:hAnsi="Arial-BoldMT" w:cs="Arial-BoldMT"/>
          <w:b/>
          <w:bCs/>
          <w:color w:val="DC1831"/>
          <w:sz w:val="23"/>
          <w:szCs w:val="23"/>
        </w:rPr>
        <w:t>Lori Neff</w:t>
      </w:r>
    </w:p>
    <w:p w:rsidR="00105051" w:rsidRDefault="00105051" w:rsidP="00105051">
      <w:pPr>
        <w:autoSpaceDE w:val="0"/>
        <w:autoSpaceDN w:val="0"/>
        <w:adjustRightInd w:val="0"/>
        <w:ind w:left="360"/>
        <w:rPr>
          <w:rFonts w:ascii="Arial-BoldMT" w:hAnsi="Arial-BoldMT" w:cs="Arial-BoldMT"/>
          <w:b/>
          <w:bCs/>
          <w:color w:val="404040"/>
          <w:sz w:val="23"/>
          <w:szCs w:val="23"/>
        </w:rPr>
      </w:pPr>
      <w:r>
        <w:rPr>
          <w:rFonts w:ascii="Arial-BoldMT" w:hAnsi="Arial-BoldMT" w:cs="Arial-BoldMT"/>
          <w:b/>
          <w:bCs/>
          <w:color w:val="404040"/>
          <w:sz w:val="23"/>
          <w:szCs w:val="23"/>
        </w:rPr>
        <w:t>Director, Client Services &amp; Government</w:t>
      </w:r>
    </w:p>
    <w:p w:rsidR="00105051" w:rsidRDefault="00105051" w:rsidP="00105051">
      <w:pPr>
        <w:autoSpaceDE w:val="0"/>
        <w:autoSpaceDN w:val="0"/>
        <w:adjustRightInd w:val="0"/>
        <w:ind w:left="360"/>
        <w:rPr>
          <w:rFonts w:ascii="ArialMT" w:hAnsi="ArialMT" w:cs="ArialMT"/>
          <w:color w:val="0563C2"/>
          <w:sz w:val="23"/>
          <w:szCs w:val="23"/>
        </w:rPr>
      </w:pPr>
      <w:r>
        <w:rPr>
          <w:rFonts w:ascii="ArialMT" w:hAnsi="ArialMT" w:cs="ArialMT"/>
          <w:color w:val="0563C2"/>
          <w:sz w:val="23"/>
          <w:szCs w:val="23"/>
        </w:rPr>
        <w:t>lneff@dnacenter.com</w:t>
      </w:r>
    </w:p>
    <w:p w:rsidR="00105051" w:rsidRDefault="00105051" w:rsidP="00105051">
      <w:pPr>
        <w:autoSpaceDE w:val="0"/>
        <w:autoSpaceDN w:val="0"/>
        <w:adjustRightInd w:val="0"/>
        <w:ind w:left="360"/>
        <w:rPr>
          <w:rFonts w:ascii="ArialMT" w:hAnsi="ArialMT" w:cs="ArialMT"/>
          <w:color w:val="0563C2"/>
          <w:sz w:val="23"/>
          <w:szCs w:val="23"/>
        </w:rPr>
      </w:pPr>
      <w:r>
        <w:rPr>
          <w:rFonts w:ascii="ArialMT" w:hAnsi="ArialMT" w:cs="ArialMT"/>
          <w:color w:val="0563C2"/>
          <w:sz w:val="23"/>
          <w:szCs w:val="23"/>
        </w:rPr>
        <w:t>www.dnacenter.com</w:t>
      </w:r>
    </w:p>
    <w:p w:rsidR="00105051" w:rsidRDefault="00105051" w:rsidP="00105051">
      <w:pPr>
        <w:autoSpaceDE w:val="0"/>
        <w:autoSpaceDN w:val="0"/>
        <w:adjustRightInd w:val="0"/>
        <w:ind w:left="360"/>
        <w:rPr>
          <w:rFonts w:ascii="ArialMT" w:hAnsi="ArialMT" w:cs="ArialMT"/>
          <w:color w:val="595959"/>
          <w:sz w:val="23"/>
          <w:szCs w:val="23"/>
        </w:rPr>
      </w:pPr>
      <w:r>
        <w:rPr>
          <w:rFonts w:ascii="ArialMT" w:hAnsi="ArialMT" w:cs="ArialMT"/>
          <w:color w:val="595959"/>
          <w:sz w:val="23"/>
          <w:szCs w:val="23"/>
        </w:rPr>
        <w:t>O: 513.881.4031</w:t>
      </w:r>
    </w:p>
    <w:p w:rsidR="005E5970" w:rsidRPr="00E13909" w:rsidRDefault="00105051" w:rsidP="00105051">
      <w:pPr>
        <w:ind w:left="360"/>
        <w:rPr>
          <w:rFonts w:asciiTheme="minorHAnsi" w:hAnsiTheme="minorHAnsi" w:cstheme="minorHAnsi"/>
          <w:bCs/>
        </w:rPr>
      </w:pPr>
      <w:r>
        <w:rPr>
          <w:rFonts w:ascii="ArialMT" w:hAnsi="ArialMT" w:cs="ArialMT"/>
          <w:color w:val="595959"/>
          <w:sz w:val="23"/>
          <w:szCs w:val="23"/>
        </w:rPr>
        <w:t>F: 513.881.4004</w:t>
      </w:r>
    </w:p>
    <w:sectPr w:rsidR="005E5970" w:rsidRPr="00E13909"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BA1" w:rsidRDefault="00E36BA1">
      <w:pPr>
        <w:spacing w:line="20" w:lineRule="exact"/>
      </w:pPr>
    </w:p>
  </w:endnote>
  <w:endnote w:type="continuationSeparator" w:id="0">
    <w:p w:rsidR="00E36BA1" w:rsidRDefault="00E36BA1">
      <w:r>
        <w:t xml:space="preserve"> </w:t>
      </w:r>
    </w:p>
  </w:endnote>
  <w:endnote w:type="continuationNotice" w:id="1">
    <w:p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Bold">
    <w:altName w:val="Tahoma"/>
    <w:panose1 w:val="00000000000000000000"/>
    <w:charset w:val="00"/>
    <w:family w:val="swiss"/>
    <w:notTrueType/>
    <w:pitch w:val="default"/>
    <w:sig w:usb0="00000003" w:usb1="00000000" w:usb2="00000000" w:usb3="00000000" w:csb0="00000001" w:csb1="00000000"/>
  </w:font>
  <w:font w:name="Calibri-Light">
    <w:altName w:val="Calibri Light"/>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7F663D">
      <w:rPr>
        <w:b/>
        <w:noProof/>
        <w:sz w:val="20"/>
      </w:rPr>
      <w:t>3</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7F663D">
      <w:rPr>
        <w:b/>
        <w:noProof/>
        <w:sz w:val="20"/>
      </w:rPr>
      <w:t>4</w:t>
    </w:r>
    <w:r w:rsidR="00C85D57" w:rsidRPr="00A94D49">
      <w:rPr>
        <w:b/>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BA1" w:rsidRDefault="00E36BA1">
      <w:r>
        <w:separator/>
      </w:r>
    </w:p>
  </w:footnote>
  <w:footnote w:type="continuationSeparator" w:id="0">
    <w:p w:rsidR="00E36BA1" w:rsidRDefault="00E36B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pt;height:11pt" o:bullet="t">
        <v:imagedata r:id="rId1" o:title="mso297"/>
      </v:shape>
    </w:pict>
  </w:numPicBullet>
  <w:abstractNum w:abstractNumId="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DB153E"/>
    <w:multiLevelType w:val="singleLevel"/>
    <w:tmpl w:val="04090011"/>
    <w:lvl w:ilvl="0">
      <w:start w:val="1"/>
      <w:numFmt w:val="decimal"/>
      <w:lvlText w:val="%1)"/>
      <w:lvlJc w:val="left"/>
      <w:pPr>
        <w:tabs>
          <w:tab w:val="num" w:pos="360"/>
        </w:tabs>
        <w:ind w:left="360" w:hanging="360"/>
      </w:pPr>
    </w:lvl>
  </w:abstractNum>
  <w:abstractNum w:abstractNumId="3">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05051"/>
    <w:rsid w:val="00110F58"/>
    <w:rsid w:val="00116537"/>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0DB3"/>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249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5E5970"/>
    <w:rsid w:val="00612754"/>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808A9"/>
    <w:rsid w:val="007A6E7B"/>
    <w:rsid w:val="007C0223"/>
    <w:rsid w:val="007C09A3"/>
    <w:rsid w:val="007C6B08"/>
    <w:rsid w:val="007F48CC"/>
    <w:rsid w:val="007F663D"/>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2C4A"/>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A512F"/>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22AA1"/>
    <w:rsid w:val="00B32B83"/>
    <w:rsid w:val="00B33335"/>
    <w:rsid w:val="00B555D3"/>
    <w:rsid w:val="00B67DF7"/>
    <w:rsid w:val="00B766EC"/>
    <w:rsid w:val="00B825E6"/>
    <w:rsid w:val="00B90F6B"/>
    <w:rsid w:val="00BA7278"/>
    <w:rsid w:val="00BB7EC5"/>
    <w:rsid w:val="00BC5F26"/>
    <w:rsid w:val="00BC738B"/>
    <w:rsid w:val="00BD55EE"/>
    <w:rsid w:val="00BE48B0"/>
    <w:rsid w:val="00C014AD"/>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2A9D"/>
    <w:rsid w:val="00DE4BB7"/>
    <w:rsid w:val="00E03B78"/>
    <w:rsid w:val="00E13909"/>
    <w:rsid w:val="00E13D74"/>
    <w:rsid w:val="00E27172"/>
    <w:rsid w:val="00E32BAE"/>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254E"/>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ec8c00,#c00,red,#f60"/>
    </o:shapedefaults>
    <o:shapelayout v:ext="edit">
      <o:idmap v:ext="edit" data="1"/>
    </o:shapelayout>
  </w:shapeDefaults>
  <w:decimalSymbol w:val="."/>
  <w:listSeparator w:val=","/>
  <w14:docId w14:val="77740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gov/idoa/mwb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in.gov/idoa/mwbe" TargetMode="External"/><Relationship Id="rId10"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19727-AE83-554A-8F2B-41303BDE2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Settings\LEKENLEY\Local Settings\Temporary Internet Files\OLK14\MBE  WBE.dot</Template>
  <TotalTime>1</TotalTime>
  <Pages>4</Pages>
  <Words>1244</Words>
  <Characters>7091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8319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Kathy Leis</cp:lastModifiedBy>
  <cp:revision>2</cp:revision>
  <cp:lastPrinted>2014-07-02T17:29:00Z</cp:lastPrinted>
  <dcterms:created xsi:type="dcterms:W3CDTF">2023-04-07T21:38:00Z</dcterms:created>
  <dcterms:modified xsi:type="dcterms:W3CDTF">2023-04-07T21:38:00Z</dcterms:modified>
</cp:coreProperties>
</file>